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7"/>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7"/>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7"/>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7"/>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7"/>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7"/>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7"/>
        </w:numPr>
        <w:rPr/>
      </w:pPr>
      <w:r>
        <w:rPr/>
        <w:t>Verbeteringen naar aanleiding van review</w:t>
        <w:br/>
        <w:t>Een aantal verbetering doorgevoerd na review voor goedkeuring</w:t>
      </w:r>
    </w:p>
    <w:p>
      <w:pPr>
        <w:pStyle w:val="Normal"/>
        <w:numPr>
          <w:ilvl w:val="0"/>
          <w:numId w:val="97"/>
        </w:numPr>
        <w:rPr/>
      </w:pPr>
      <w:hyperlink r:id="rId31">
        <w:ins w:id="0" w:author="Onbekende auteur" w:date="2016-12-02T16:22:00Z">
          <w:r>
            <w:rPr>
              <w:rStyle w:val="Internetkoppeling"/>
            </w:rPr>
            <w:t>RFC0436: Definiëren mogelijke waarden via verwijzing naar een bestand met de waarden</w:t>
          </w:r>
        </w:ins>
      </w:hyperlink>
      <w:ins w:id="1" w:author="Onbekende auteur" w:date="2016-12-02T16:42:00Z">
        <w:r>
          <w:rPr/>
          <w:br/>
        </w:r>
      </w:ins>
      <w:ins w:id="2" w:author="Onbekende auteur" w:date="2016-12-02T16:42:00Z">
        <w:r>
          <w:rPr/>
          <w:t>Paragraaf 3.2.4 toegevoegd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32">
        <w:r>
          <w:rPr>
            <w:rStyle w:val="Internetkoppeling"/>
          </w:rPr>
          <w:t>http://</w:t>
        </w:r>
      </w:hyperlink>
      <w:hyperlink r:id="rId33">
        <w:r>
          <w:rPr>
            <w:rStyle w:val="Internetkoppeling"/>
          </w:rPr>
          <w:t>www.stufstandaarden.nl</w:t>
        </w:r>
      </w:hyperlink>
      <w:hyperlink r:id="rId34">
        <w:r>
          <w:rPr>
            <w:rStyle w:val="Internetkoppeling"/>
          </w:rPr>
          <w:t>/StUF/StUF030</w:t>
        </w:r>
      </w:hyperlink>
      <w:hyperlink r:id="rId35">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ref="StUF: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Normal"/>
        <w:rPr/>
      </w:pPr>
      <w:ins w:id="3" w:author="Onbekende auteur" w:date="2016-12-02T16:24:00Z">
        <w:r>
          <w:rPr/>
        </w:r>
      </w:ins>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ins w:id="4" w:author="Onbekende auteur" w:date="2016-12-02T16:24:00Z">
        <w:r>
          <w:rPr/>
          <w:t>Dynamische waardenlijsten</w:t>
        </w:r>
      </w:ins>
    </w:p>
    <w:p>
      <w:pPr>
        <w:pStyle w:val="Normal"/>
        <w:rPr/>
      </w:pPr>
      <w:ins w:id="5" w:author="Onbekende auteur" w:date="2016-12-02T16:25:00Z">
        <w:r>
          <w:rPr/>
          <w:t xml:space="preserve">Het gebruik van een enumeratie gedefinieerd in </w:t>
        </w:r>
      </w:ins>
      <w:ins w:id="6" w:author="Onbekende auteur" w:date="2016-12-02T16:25:00Z">
        <w:r>
          <w:rPr/>
          <w:t>een</w:t>
        </w:r>
      </w:ins>
      <w:ins w:id="7" w:author="Onbekende auteur" w:date="2016-12-02T16:25:00Z">
        <w:r>
          <w:rPr/>
          <w:t xml:space="preserve"> xsd-</w:t>
        </w:r>
      </w:ins>
      <w:ins w:id="8" w:author="Onbekende auteur" w:date="2016-12-02T16:25:00Z">
        <w:r>
          <w:rPr/>
          <w:t>bestand</w:t>
        </w:r>
      </w:ins>
      <w:ins w:id="9" w:author="Onbekende auteur" w:date="2016-12-02T16:25:00Z">
        <w:r>
          <w:rPr/>
          <w:t xml:space="preserve"> heeft als nadeel dat wijziging alleen mogelijk is door over te gaan naar een nieuwe versie van </w:t>
        </w:r>
      </w:ins>
      <w:ins w:id="10" w:author="Onbekende auteur" w:date="2016-12-02T16:26:00Z">
        <w:r>
          <w:rPr/>
          <w:t>het sectormodel. Dit is wel erg zwaar voor een simpele wijziging in een enumeratie. Zodra er een kans is dat een enumeratie zal wijzigen gedurende de verwachte levensduur van het se</w:t>
        </w:r>
      </w:ins>
      <w:ins w:id="11" w:author="Onbekende auteur" w:date="2016-12-02T16:27:00Z">
        <w:r>
          <w:rPr/>
          <w:t>ctormodel, is een ander mechanisme gewenst.</w:t>
        </w:r>
      </w:ins>
    </w:p>
    <w:p>
      <w:pPr>
        <w:pStyle w:val="Normal"/>
        <w:rPr/>
      </w:pPr>
      <w:ins w:id="12" w:author="Onbekende auteur" w:date="2016-12-02T16:27:00Z">
        <w:r>
          <w:rPr/>
        </w:r>
      </w:ins>
    </w:p>
    <w:p>
      <w:pPr>
        <w:pStyle w:val="Normal"/>
        <w:rPr/>
      </w:pPr>
      <w:ins w:id="13" w:author="Onbekende auteur" w:date="2016-12-02T16:27:00Z">
        <w:r>
          <w:rPr/>
          <w:t xml:space="preserve">De StUF-standaard biedt dit mechanisme in de vorm van het aan de IMGEO- en gml-standaarden ontleende attribute </w:t>
        </w:r>
      </w:ins>
      <w:ins w:id="14" w:author="Onbekende auteur" w:date="2016-12-02T16:29:00Z">
        <w:r>
          <w:rPr>
            <w:rFonts w:ascii="Courier New" w:hAnsi="Courier New"/>
          </w:rPr>
          <w:t>codeSpace</w:t>
        </w:r>
      </w:ins>
      <w:ins w:id="15" w:author="Onbekende auteur" w:date="2016-12-02T16:28:00Z">
        <w:r>
          <w:rPr/>
          <w:t xml:space="preserve"> met als </w:t>
        </w:r>
      </w:ins>
      <w:ins w:id="16" w:author="Onbekende auteur" w:date="2016-12-02T16:28:00Z">
        <w:r>
          <w:rPr/>
          <w:t>type</w:t>
        </w:r>
      </w:ins>
      <w:ins w:id="17" w:author="Onbekende auteur" w:date="2016-12-02T16:28:00Z">
        <w:r>
          <w:rPr/>
          <w:t xml:space="preserve"> </w:t>
        </w:r>
      </w:ins>
      <w:ins w:id="18" w:author="Onbekende auteur" w:date="2016-12-02T16:36:00Z">
        <w:r>
          <w:rPr/>
          <w:t xml:space="preserve">het simpleType </w:t>
        </w:r>
      </w:ins>
      <w:ins w:id="19" w:author="Onbekende auteur" w:date="2016-12-02T16:36:00Z">
        <w:r>
          <w:rPr>
            <w:rFonts w:ascii="Courier New" w:hAnsi="Courier New"/>
          </w:rPr>
          <w:t>anyURI</w:t>
        </w:r>
      </w:ins>
      <w:ins w:id="20" w:author="Onbekende auteur" w:date="2016-12-02T16:36:00Z">
        <w:r>
          <w:rPr/>
          <w:t xml:space="preserve"> gedefinieerd in XML Schema</w:t>
        </w:r>
      </w:ins>
      <w:ins w:id="21" w:author="Onbekende auteur" w:date="2016-12-02T16:30:00Z">
        <w:r>
          <w:rPr/>
          <w:t xml:space="preserve">. De uri </w:t>
        </w:r>
      </w:ins>
      <w:ins w:id="22" w:author="Onbekende auteur" w:date="2016-12-02T16:30:00Z">
        <w:r>
          <w:rPr/>
          <w:t xml:space="preserve">in </w:t>
        </w:r>
      </w:ins>
      <w:ins w:id="23" w:author="Onbekende auteur" w:date="2016-12-02T16:30:00Z">
        <w:r>
          <w:rPr>
            <w:rFonts w:ascii="Courier New" w:hAnsi="Courier New"/>
          </w:rPr>
          <w:t>codeSpace</w:t>
        </w:r>
      </w:ins>
      <w:ins w:id="24" w:author="Onbekende auteur" w:date="2016-12-02T16:30:00Z">
        <w:r>
          <w:rPr/>
          <w:t xml:space="preserve"> </w:t>
        </w:r>
      </w:ins>
      <w:ins w:id="25" w:author="Onbekende auteur" w:date="2016-12-02T16:30:00Z">
        <w:r>
          <w:rPr/>
          <w:t xml:space="preserve">dient te verwijzen naar de lijst met mogelijke waarden voor het element waarop het attribute </w:t>
        </w:r>
      </w:ins>
      <w:ins w:id="26" w:author="Onbekende auteur" w:date="2016-12-02T16:30:00Z">
        <w:r>
          <w:rPr>
            <w:rFonts w:ascii="Courier New" w:hAnsi="Courier New"/>
          </w:rPr>
          <w:t>codeSpace</w:t>
        </w:r>
      </w:ins>
      <w:ins w:id="27" w:author="Onbekende auteur" w:date="2016-12-02T16:30:00Z">
        <w:r>
          <w:rPr/>
          <w:t xml:space="preserve"> is gedefinieerd. </w:t>
        </w:r>
      </w:ins>
      <w:ins w:id="28" w:author="Onbekende auteur" w:date="2016-12-02T16:32:00Z">
        <w:r>
          <w:rPr/>
          <w:t xml:space="preserve">StUF definieert het attribute </w:t>
        </w:r>
      </w:ins>
      <w:ins w:id="29" w:author="Onbekende auteur" w:date="2016-12-02T16:32:00Z">
        <w:r>
          <w:rPr>
            <w:rFonts w:ascii="Courier New" w:hAnsi="Courier New"/>
          </w:rPr>
          <w:t>codeSpace</w:t>
        </w:r>
      </w:ins>
      <w:ins w:id="30" w:author="Onbekende auteur" w:date="2016-12-02T16:32:00Z">
        <w:r>
          <w:rPr/>
          <w:t xml:space="preserve"> niet in haar eigen namespace, </w:t>
        </w:r>
      </w:ins>
      <w:ins w:id="31" w:author="Onbekende auteur" w:date="2016-12-02T16:33:00Z">
        <w:r>
          <w:rPr/>
          <w:t xml:space="preserve">omdat het dan niet mogelijk is om via een enumeratie een vaste waarde voor het attribute te definiëren. De ontwerper van een sectormodel kan het attribute </w:t>
        </w:r>
      </w:ins>
      <w:ins w:id="32" w:author="Onbekende auteur" w:date="2016-12-02T16:33:00Z">
        <w:r>
          <w:rPr>
            <w:rFonts w:ascii="Courier New" w:hAnsi="Courier New"/>
          </w:rPr>
          <w:t>codeSpace</w:t>
        </w:r>
      </w:ins>
      <w:ins w:id="33" w:author="Onbekende auteur" w:date="2016-12-02T16:33:00Z">
        <w:r>
          <w:rPr/>
          <w:t xml:space="preserve"> opnemen op elementen </w:t>
        </w:r>
      </w:ins>
      <w:ins w:id="34" w:author="Onbekende auteur" w:date="2016-12-02T16:34:00Z">
        <w:r>
          <w:rPr/>
          <w:t xml:space="preserve">met een dynamische waardenlijst. Als de ontwerper verwacht dat de url van de waardenlijst gedurende de levensduur van het sectormodel hetzelfde blijft, dan is het verstandig om </w:t>
        </w:r>
      </w:ins>
      <w:ins w:id="35" w:author="Onbekende auteur" w:date="2016-12-02T16:34:00Z">
        <w:r>
          <w:rPr/>
          <w:t>die url in</w:t>
        </w:r>
      </w:ins>
      <w:ins w:id="36" w:author="Onbekende auteur" w:date="2016-12-02T16:34:00Z">
        <w:r>
          <w:rPr/>
          <w:t xml:space="preserve"> </w:t>
        </w:r>
      </w:ins>
      <w:ins w:id="37" w:author="Onbekende auteur" w:date="2016-12-02T16:34:00Z">
        <w:r>
          <w:rPr>
            <w:rFonts w:ascii="Courier New" w:hAnsi="Courier New"/>
          </w:rPr>
          <w:t>codeSpace</w:t>
        </w:r>
      </w:ins>
      <w:ins w:id="38" w:author="Onbekende auteur" w:date="2016-12-02T16:34:00Z">
        <w:r>
          <w:rPr/>
          <w:t xml:space="preserve"> </w:t>
        </w:r>
      </w:ins>
      <w:ins w:id="39" w:author="Onbekende auteur" w:date="2016-12-02T16:35:00Z">
        <w:r>
          <w:rPr/>
          <w:t xml:space="preserve">als enig mogelijke waarde te definiëren </w:t>
        </w:r>
      </w:ins>
      <w:ins w:id="40" w:author="Onbekende auteur" w:date="2016-12-02T16:35:00Z">
        <w:r>
          <w:rPr/>
          <w:t xml:space="preserve">en om </w:t>
        </w:r>
      </w:ins>
      <w:ins w:id="41" w:author="Onbekende auteur" w:date="2016-12-02T16:35:00Z">
        <w:r>
          <w:rPr>
            <w:rFonts w:ascii="Courier New" w:hAnsi="Courier New"/>
          </w:rPr>
          <w:t>codeSpace</w:t>
        </w:r>
      </w:ins>
      <w:ins w:id="42" w:author="Onbekende auteur" w:date="2016-12-02T16:35:00Z">
        <w:r>
          <w:rPr/>
          <w:t xml:space="preserve"> verplicht te maken</w:t>
        </w:r>
      </w:ins>
      <w:ins w:id="43" w:author="Onbekende auteur" w:date="2016-12-02T16:35:00Z">
        <w:r>
          <w:rPr/>
          <w:t>.</w:t>
        </w:r>
      </w:ins>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4"/>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4"/>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4"/>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36">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37">
        <w:r>
          <w:rPr>
            <w:rStyle w:val="Internetkoppeling"/>
            <w:b w:val="false"/>
            <w:bCs w:val="false"/>
            <w:i w:val="false"/>
            <w:iCs w:val="false"/>
            <w:u w:val="none"/>
          </w:rPr>
          <w:t>http://www.stufstandaarden.nl/</w:t>
        </w:r>
      </w:hyperlink>
      <w:hyperlink r:id="rId38">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39">
        <w:r>
          <w:rPr>
            <w:rStyle w:val="Internetkoppeling"/>
            <w:rFonts w:ascii="Courier New" w:hAnsi="Courier New"/>
            <w:b w:val="false"/>
            <w:bCs w:val="false"/>
            <w:i w:val="false"/>
            <w:iCs w:val="false"/>
            <w:color w:val="000000"/>
            <w:sz w:val="20"/>
            <w:highlight w:val="white"/>
            <w:u w:val="none"/>
          </w:rPr>
          <w:t>http://www.stufstandaarden.nl/</w:t>
        </w:r>
      </w:hyperlink>
      <w:hyperlink r:id="rId40">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Ref123018898"/>
      <w:bookmarkStart w:id="48" w:name="_Ref123018914"/>
      <w:bookmarkEnd w:id="47"/>
      <w:bookmarkEnd w:id="48"/>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9" w:name="_Ref123018937"/>
      <w:bookmarkEnd w:id="49"/>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50" w:name="__RefHeading__31362383"/>
      <w:bookmarkStart w:id="51" w:name="Ref_Berichtenlogistiek"/>
      <w:bookmarkStart w:id="52" w:name="Ref_Berichtenlogistiek"/>
      <w:bookmarkEnd w:id="50"/>
      <w:bookmarkEnd w:id="52"/>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3" w:name="__RefHeading___Toc27267_84081049"/>
      <w:bookmarkStart w:id="54" w:name="Ref_RegelsBevestiging"/>
      <w:bookmarkStart w:id="55" w:name="Ref_RegelsBevestiging"/>
      <w:bookmarkEnd w:id="53"/>
      <w:bookmarkEnd w:id="55"/>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650_84081049"/>
      <w:bookmarkEnd w:id="56"/>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7" w:name="__RefHeading__36323461"/>
      <w:bookmarkStart w:id="58" w:name="Ref_RegelsFoutberichten"/>
      <w:bookmarkStart w:id="59" w:name="Ref_RegelsFoutberichten"/>
      <w:bookmarkEnd w:id="57"/>
      <w:bookmarkEnd w:id="59"/>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0" w:name="_Ref136240449"/>
      <w:bookmarkStart w:id="61" w:name="_Ref141021140"/>
      <w:r>
        <w:rPr>
          <w:spacing w:val="-2"/>
        </w:rPr>
        <w:t>A</w:t>
      </w:r>
      <w:bookmarkEnd w:id="60"/>
      <w:bookmarkEnd w:id="61"/>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2" w:name="__RefHeading__34532389"/>
      <w:bookmarkStart w:id="63" w:name="_Ref416573071"/>
      <w:bookmarkStart w:id="64" w:name="_Ref416573544"/>
      <w:bookmarkStart w:id="65" w:name="_Ref422133146"/>
      <w:bookmarkEnd w:id="62"/>
      <w:r>
        <w:rPr/>
        <w:t>K</w:t>
      </w:r>
      <w:bookmarkEnd w:id="63"/>
      <w:bookmarkEnd w:id="64"/>
      <w:bookmarkEnd w:id="65"/>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5"/>
        </w:numPr>
        <w:rPr/>
      </w:pPr>
      <w:r>
        <w:rPr/>
        <w:t>Sa01: Asynchrone synchronisatie van alleen de actuele situatie;</w:t>
      </w:r>
    </w:p>
    <w:p>
      <w:pPr>
        <w:pStyle w:val="Normal"/>
        <w:numPr>
          <w:ilvl w:val="0"/>
          <w:numId w:val="75"/>
        </w:numPr>
        <w:rPr/>
      </w:pPr>
      <w:r>
        <w:rPr/>
        <w:t>Sa02: Synchrone synchronisatie van alleen de actuele situatie;</w:t>
      </w:r>
    </w:p>
    <w:p>
      <w:pPr>
        <w:pStyle w:val="Normal"/>
        <w:numPr>
          <w:ilvl w:val="0"/>
          <w:numId w:val="75"/>
        </w:numPr>
        <w:rPr/>
      </w:pPr>
      <w:r>
        <w:rPr/>
        <w:t>Sh01: Asynchrone synchronisatie van de toestand van een object, inclusief historie en toekomstige mutaties;</w:t>
      </w:r>
    </w:p>
    <w:p>
      <w:pPr>
        <w:pStyle w:val="Normal"/>
        <w:numPr>
          <w:ilvl w:val="0"/>
          <w:numId w:val="75"/>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5"/>
        </w:numPr>
        <w:rPr/>
      </w:pPr>
      <w:r>
        <w:rPr/>
        <w:t>Sa03: Asynchrone vraag om een Sa01-bericht;</w:t>
      </w:r>
    </w:p>
    <w:p>
      <w:pPr>
        <w:pStyle w:val="Normal"/>
        <w:numPr>
          <w:ilvl w:val="0"/>
          <w:numId w:val="75"/>
        </w:numPr>
        <w:rPr/>
      </w:pPr>
      <w:r>
        <w:rPr/>
        <w:t>Sa04: Synchrone vraag om een Sa02-bericht;</w:t>
      </w:r>
    </w:p>
    <w:p>
      <w:pPr>
        <w:pStyle w:val="Normal"/>
        <w:numPr>
          <w:ilvl w:val="0"/>
          <w:numId w:val="75"/>
        </w:numPr>
        <w:rPr/>
      </w:pPr>
      <w:r>
        <w:rPr/>
        <w:t>Sh03: Asynchrone vraag om een Sh01-bericht;</w:t>
      </w:r>
    </w:p>
    <w:p>
      <w:pPr>
        <w:pStyle w:val="Normal"/>
        <w:numPr>
          <w:ilvl w:val="0"/>
          <w:numId w:val="75"/>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6" w:name="_Ref411840052"/>
      <w:bookmarkStart w:id="67" w:name="_Ref96834015"/>
      <w:bookmarkStart w:id="68" w:name="_Ref96834044"/>
      <w:bookmarkStart w:id="69" w:name="_Ref100555216"/>
      <w:bookmarkStart w:id="70" w:name="_Ref100555224"/>
      <w:bookmarkStart w:id="71" w:name="_Ref100555248"/>
      <w:bookmarkStart w:id="72" w:name="_Ref100555360"/>
      <w:bookmarkStart w:id="73" w:name="__RefHeading__34541453"/>
      <w:bookmarkEnd w:id="73"/>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4" w:name="__RefHeading__26339_1582773544"/>
      <w:bookmarkStart w:id="75" w:name="_Ref521815103"/>
      <w:bookmarkStart w:id="76" w:name="_Ref400948502"/>
      <w:bookmarkStart w:id="77" w:name="_Ref522086929"/>
      <w:bookmarkEnd w:id="74"/>
      <w:r>
        <w:rPr/>
        <w:t>Regels voor enkelvoudige kennisgevingberichten</w:t>
      </w:r>
      <w:bookmarkEnd w:id="75"/>
      <w:bookmarkEnd w:id="76"/>
      <w:bookmarkEnd w:id="77"/>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8" w:name="__RefHeading__23710_2121670313"/>
      <w:bookmarkEnd w:id="78"/>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9" w:name="Ref_VerwerkingssoortParagraaf"/>
      <w:bookmarkStart w:id="80" w:name="Ref_VerwerkingssoortParagraaf"/>
      <w:bookmarkEnd w:id="80"/>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1" w:name="Ref_VullenObjectenKennisgeving"/>
      <w:bookmarkEnd w:id="81"/>
      <w:r>
        <w:rPr/>
        <w:t xml:space="preserve">Het vullen van de </w:t>
      </w:r>
      <w:r>
        <w:rPr>
          <w:rFonts w:ascii="Courier New" w:hAnsi="Courier New"/>
        </w:rPr>
        <w:t>&lt;object&gt;</w:t>
      </w:r>
      <w:bookmarkStart w:id="82" w:name="Ref_VullenObjectenKennisgeving"/>
      <w:bookmarkEnd w:id="82"/>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23918_294031770"/>
      <w:bookmarkEnd w:id="83"/>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2"/>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194884_1896588334"/>
      <w:bookmarkEnd w:id="84"/>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41"/>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42"/>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5" w:name="_Ref98304159"/>
      <w:bookmarkStart w:id="86" w:name="__RefHeading__36276645"/>
      <w:bookmarkEnd w:id="86"/>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Ref_ResponsLk01"/>
      <w:bookmarkStart w:id="88" w:name="Ref_ResponsLk01"/>
      <w:bookmarkEnd w:id="88"/>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StUF:functie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4381_2031783542"/>
      <w:bookmarkEnd w:id="89"/>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3"/>
        </w:numPr>
        <w:rPr/>
      </w:pPr>
      <w:r>
        <w:rPr/>
        <w:t>er van een bepaald type relatie in de loop van de tijd meerdere voorkomens kunnen zijn (geweest);</w:t>
      </w:r>
    </w:p>
    <w:p>
      <w:pPr>
        <w:pStyle w:val="Normal"/>
        <w:numPr>
          <w:ilvl w:val="0"/>
          <w:numId w:val="83"/>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3"/>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6340_1271053538"/>
      <w:bookmarkEnd w:id="90"/>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7062_1271053538"/>
      <w:bookmarkEnd w:id="91"/>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4"/>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4"/>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4"/>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5"/>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5"/>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5"/>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5"/>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3057_625828607"/>
      <w:bookmarkEnd w:id="92"/>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6"/>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6"/>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6"/>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6"/>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6"/>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r>
        <w:rPr>
          <w:rFonts w:ascii="Courier New" w:hAnsi="Courier New"/>
          <w:sz w:val="16"/>
          <w:szCs w:val="16"/>
        </w:rPr>
        <w:t>bg</w:t>
      </w:r>
      <w:r>
        <w:rPr>
          <w:rFonts w:ascii="Courier New" w:hAnsi="Courier New"/>
          <w:sz w:val="16"/>
          <w:szCs w:val="16"/>
        </w:rPr>
        <w:t>:entiteittype=”AOA” StUF:functie=”update”&gt;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r>
        <w:rPr>
          <w:rFonts w:ascii="Courier New" w:hAnsi="Courier New"/>
          <w:sz w:val="16"/>
          <w:szCs w:val="16"/>
        </w:rPr>
        <w:t>bg</w:t>
      </w:r>
      <w:r>
        <w:rPr>
          <w:rFonts w:ascii="Courier New" w:hAnsi="Courier New"/>
          <w:sz w:val="16"/>
          <w:szCs w:val="16"/>
        </w:rPr>
        <w:t>:entiteittype=”NPS”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3" w:name="_Ref391690270"/>
      <w:bookmarkStart w:id="94" w:name="Ref_RegelsVraagberichten"/>
      <w:bookmarkStart w:id="95" w:name="Ref_RegelsVraagberichten"/>
      <w:bookmarkEnd w:id="95"/>
      <w:bookmarkEnd w:id="93"/>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6" w:name="_Ref422132437"/>
      <w:bookmarkStart w:id="97" w:name="__RefHeading__21981_1907004745"/>
      <w:bookmarkStart w:id="98" w:name="Ref_Selectiecriteria"/>
      <w:bookmarkStart w:id="99" w:name="Ref_Selectiecriteria"/>
      <w:bookmarkEnd w:id="97"/>
      <w:bookmarkEnd w:id="99"/>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0" w:name="Ref_BevragenOpSleutel"/>
      <w:bookmarkStart w:id="101" w:name="Ref_BevragenOpSleutel"/>
      <w:bookmarkEnd w:id="101"/>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2" w:name="_Ref422132490"/>
      <w:bookmarkStart w:id="103" w:name="_Ref522086883"/>
      <w:bookmarkStart w:id="104" w:name="Ref_Scope"/>
      <w:bookmarkStart w:id="105" w:name="Ref_Scope"/>
      <w:bookmarkEnd w:id="105"/>
      <w:bookmarkEnd w:id="102"/>
      <w:bookmarkEnd w:id="103"/>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6" w:name="_Ref422132787"/>
      <w:bookmarkStart w:id="107" w:name="_Ref422133010"/>
      <w:bookmarkStart w:id="108" w:name="_Ref521995953"/>
      <w:bookmarkStart w:id="109" w:name="_Ref521996027"/>
      <w:bookmarkStart w:id="110" w:name="Ref_Vervolgvraag"/>
      <w:bookmarkStart w:id="111" w:name="Ref_Vervolgvraag"/>
      <w:bookmarkEnd w:id="111"/>
      <w:bookmarkEnd w:id="106"/>
      <w:bookmarkEnd w:id="107"/>
      <w:bookmarkEnd w:id="108"/>
      <w:bookmarkEnd w:id="109"/>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2" w:name="__RefHeading__36445403"/>
      <w:bookmarkStart w:id="113" w:name="Ref_VraagSuperTypeVoorbeeld"/>
      <w:bookmarkStart w:id="114" w:name="Ref_VraagSuperTypeVoorbeeld"/>
      <w:bookmarkEnd w:id="112"/>
      <w:bookmarkEnd w:id="114"/>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3">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5" w:name="Ref_ObjectenInAntwoord"/>
      <w:bookmarkStart w:id="116" w:name="Ref_ObjectenInAntwoord"/>
      <w:bookmarkEnd w:id="116"/>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7" w:name="Ref_VullenObjectenAntwoord"/>
      <w:bookmarkStart w:id="118" w:name="Ref_VullenObjectenAntwoord"/>
      <w:bookmarkEnd w:id="118"/>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9" w:name="Ref_antwoorHistorieN"/>
      <w:bookmarkStart w:id="120" w:name="Ref_antwoorHistorieN"/>
      <w:bookmarkEnd w:id="120"/>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4">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1" w:name="__RefHeading__36113624"/>
      <w:bookmarkStart w:id="122" w:name="Ref_AntwoordHistorieP"/>
      <w:bookmarkStart w:id="123" w:name="Ref_AntwoordHistorieP"/>
      <w:bookmarkEnd w:id="121"/>
      <w:bookmarkEnd w:id="123"/>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4" w:name="DDE_LINK2"/>
      <w:r>
        <w:rPr>
          <w:rFonts w:ascii="Courier New" w:hAnsi="Courier New"/>
          <w:sz w:val="16"/>
          <w:szCs w:val="16"/>
        </w:rPr>
        <w:t>200</w:t>
      </w:r>
      <w:bookmarkEnd w:id="124"/>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5" w:name="DDE_LINK13"/>
      <w:r>
        <w:rPr>
          <w:rFonts w:ascii="Courier New" w:hAnsi="Courier New"/>
          <w:sz w:val="16"/>
          <w:szCs w:val="16"/>
        </w:rPr>
        <w:t>200</w:t>
      </w:r>
      <w:bookmarkEnd w:id="125"/>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4"/>
        </w:numPr>
        <w:rPr/>
      </w:pPr>
      <w:r>
        <w:rPr/>
        <w:t xml:space="preserve">het element </w:t>
      </w:r>
      <w:r>
        <w:rPr>
          <w:rFonts w:ascii="Courier New" w:hAnsi="Courier New"/>
        </w:rPr>
        <w:t>&lt;StUF:berichtcode&gt;Di02&lt;/StUF:berichtcode&gt;</w:t>
      </w:r>
    </w:p>
    <w:p>
      <w:pPr>
        <w:pStyle w:val="Normal"/>
        <w:numPr>
          <w:ilvl w:val="0"/>
          <w:numId w:val="94"/>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45"/>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45"/>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46"/>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46"/>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47"/>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47"/>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48"/>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48"/>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49"/>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49"/>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50"/>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50"/>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51"/>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51"/>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52"/>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52"/>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53"/>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53"/>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54"/>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54"/>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55">
        <w:r>
          <w:rPr>
            <w:rStyle w:val="Internetkoppeling"/>
          </w:rPr>
          <w:tab/>
        </w:r>
      </w:hyperlink>
      <w:hyperlink r:id="rId56">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57">
        <w:r>
          <w:rPr>
            <w:rStyle w:val="Internetkoppeling"/>
          </w:rPr>
          <w:tab/>
        </w:r>
      </w:hyperlink>
      <w:hyperlink r:id="rId58">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59">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60">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1">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2">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3">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4">
        <w:r>
          <w:rPr>
            <w:rStyle w:val="Internetkoppeling"/>
          </w:rPr>
          <w:t>https://new.kinggemeenten.nl/gemma/stuf/stuf-30</w:t>
        </w:r>
      </w:hyperlink>
      <w:hyperlink r:id="rId65">
        <w:r>
          <w:rPr>
            <w:rStyle w:val="Internetkoppeling"/>
          </w:rPr>
          <w:t>2</w:t>
        </w:r>
      </w:hyperlink>
      <w:hyperlink r:id="rId66">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7">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8">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9">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70">
        <w:r>
          <w:rPr>
            <w:rStyle w:val="Internetkoppeling"/>
          </w:rPr>
          <w:t>http://www.w3.org/TR/2004/REC-xmlschema-0-20041028</w:t>
        </w:r>
      </w:hyperlink>
      <w:r>
        <w:rPr/>
        <w:t xml:space="preserve"> (Primer)</w:t>
      </w:r>
    </w:p>
    <w:p>
      <w:pPr>
        <w:pStyle w:val="Normal"/>
        <w:rPr/>
      </w:pPr>
      <w:r>
        <w:rPr/>
        <w:tab/>
      </w:r>
      <w:hyperlink r:id="rId71">
        <w:r>
          <w:rPr>
            <w:rStyle w:val="Internetkoppeling"/>
          </w:rPr>
          <w:t xml:space="preserve"> http://www.w3.org/TR/2004/REC-xmlschema-1-20041028</w:t>
        </w:r>
      </w:hyperlink>
      <w:r>
        <w:rPr/>
        <w:t xml:space="preserve"> (Structures)</w:t>
      </w:r>
    </w:p>
    <w:p>
      <w:pPr>
        <w:pStyle w:val="Normal"/>
        <w:rPr/>
      </w:pPr>
      <w:r>
        <w:rPr/>
        <w:tab/>
      </w:r>
      <w:hyperlink r:id="rId72">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73">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2" w:name="_Ref100394082"/>
      <w:bookmarkStart w:id="133" w:name="_Ref101868016"/>
      <w:r>
        <w:rPr/>
        <w:t>schrijving van een XML-document</w:t>
      </w:r>
      <w:bookmarkEnd w:id="132"/>
      <w:bookmarkEnd w:id="133"/>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74"/>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w:t>
          </w:r>
          <w:r>
            <w:rPr>
              <w:spacing w:val="-2"/>
            </w:rPr>
            <w:t>-1</w:t>
          </w:r>
          <w:r>
            <w:rPr>
              <w:spacing w:val="-2"/>
            </w:rPr>
            <w:t>2</w:t>
          </w:r>
          <w:r>
            <w:rPr>
              <w:spacing w:val="-2"/>
            </w:rPr>
            <w:t>-2016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w:t>
          </w:r>
          <w:r>
            <w:rPr>
              <w:spacing w:val="-2"/>
            </w:rPr>
            <w:t>-1</w:t>
          </w:r>
          <w:r>
            <w:rPr>
              <w:spacing w:val="-2"/>
            </w:rPr>
            <w:t>2</w:t>
          </w:r>
          <w:r>
            <w:rPr>
              <w:spacing w:val="-2"/>
            </w:rPr>
            <w:t>-2016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rPr>
    </w:lvl>
  </w:abstractNum>
  <w:abstractNum w:abstractNumId="7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www.egem.nl/StUF/StUF0301" TargetMode="External"/><Relationship Id="rId33" Type="http://schemas.openxmlformats.org/officeDocument/2006/relationships/hyperlink" Target="http://www.egem.nl/StUF/StUF0301" TargetMode="External"/><Relationship Id="rId34" Type="http://schemas.openxmlformats.org/officeDocument/2006/relationships/hyperlink" Target="http://www.egem.nl/StUF/StUF0301" TargetMode="External"/><Relationship Id="rId35" Type="http://schemas.openxmlformats.org/officeDocument/2006/relationships/hyperlink" Target="http://www.egem.nl/StUF/StUF0301" TargetMode="External"/><Relationship Id="rId36" Type="http://schemas.openxmlformats.org/officeDocument/2006/relationships/hyperlink" Target="http://www.stufstandaarden.nl/StUF/StUF0302" TargetMode="External"/><Relationship Id="rId37" Type="http://schemas.openxmlformats.org/officeDocument/2006/relationships/hyperlink" Target="http://www.stufstandaarden.nl/sectormodel/bg0320" TargetMode="External"/><Relationship Id="rId38" Type="http://schemas.openxmlformats.org/officeDocument/2006/relationships/hyperlink" Target="http://www.stufstandaarden.nl/sectormodel/bg0320" TargetMode="External"/><Relationship Id="rId39" Type="http://schemas.openxmlformats.org/officeDocument/2006/relationships/hyperlink" Target="http://www.stufstandaarden.nl/koppelvlak/bg0320/mut0100" TargetMode="External"/><Relationship Id="rId40" Type="http://schemas.openxmlformats.org/officeDocument/2006/relationships/hyperlink" Target="http://www.stufstandaarden.nl/koppelvlak/bg0320/mut0100" TargetMode="External"/><Relationship Id="rId41" Type="http://schemas.openxmlformats.org/officeDocument/2006/relationships/header" Target="header1.xml"/><Relationship Id="rId42" Type="http://schemas.openxmlformats.org/officeDocument/2006/relationships/header" Target="header2.xml"/><Relationship Id="rId43" Type="http://schemas.openxmlformats.org/officeDocument/2006/relationships/hyperlink" Target="http://www.egem.nl/StUF/sector/bg/0320" TargetMode="External"/><Relationship Id="rId44" Type="http://schemas.openxmlformats.org/officeDocument/2006/relationships/hyperlink" Target="http://www.egem.nl/StUF/sector/bg/0320" TargetMode="External"/><Relationship Id="rId45" Type="http://schemas.openxmlformats.org/officeDocument/2006/relationships/image" Target="media/image2.emf"/><Relationship Id="rId46" Type="http://schemas.openxmlformats.org/officeDocument/2006/relationships/image" Target="media/image3.emf"/><Relationship Id="rId47" Type="http://schemas.openxmlformats.org/officeDocument/2006/relationships/image" Target="media/image4.emf"/><Relationship Id="rId48" Type="http://schemas.openxmlformats.org/officeDocument/2006/relationships/image" Target="media/image5.emf"/><Relationship Id="rId49" Type="http://schemas.openxmlformats.org/officeDocument/2006/relationships/image" Target="media/image6.emf"/><Relationship Id="rId50" Type="http://schemas.openxmlformats.org/officeDocument/2006/relationships/image" Target="media/image7.emf"/><Relationship Id="rId51" Type="http://schemas.openxmlformats.org/officeDocument/2006/relationships/image" Target="media/image8.emf"/><Relationship Id="rId52" Type="http://schemas.openxmlformats.org/officeDocument/2006/relationships/image" Target="media/image9.emf"/><Relationship Id="rId53" Type="http://schemas.openxmlformats.org/officeDocument/2006/relationships/image" Target="media/image10.emf"/><Relationship Id="rId54" Type="http://schemas.openxmlformats.org/officeDocument/2006/relationships/image" Target="media/image11.emf"/><Relationship Id="rId55" Type="http://schemas.openxmlformats.org/officeDocument/2006/relationships/hyperlink" Target="http://www.egem-iteams.nl/" TargetMode="External"/><Relationship Id="rId56" Type="http://schemas.openxmlformats.org/officeDocument/2006/relationships/hyperlink" Target="https://new.kinggemeenten.nl/gemma/stuf/stuf-algemeen/beheermodel" TargetMode="External"/><Relationship Id="rId57" Type="http://schemas.openxmlformats.org/officeDocument/2006/relationships/hyperlink" Target="http://www.egem-iteams.nl/" TargetMode="External"/><Relationship Id="rId58" Type="http://schemas.openxmlformats.org/officeDocument/2006/relationships/hyperlink" Target="http://www.kinggemeenten.nl/secties/gemma/gemma" TargetMode="External"/><Relationship Id="rId59" Type="http://schemas.openxmlformats.org/officeDocument/2006/relationships/hyperlink" Target="http://www.w3.org/Protocols/rfc2616/rfc2616.html" TargetMode="External"/><Relationship Id="rId60" Type="http://schemas.openxmlformats.org/officeDocument/2006/relationships/hyperlink" Target="http://www.forumstandaardisatie.nl/" TargetMode="External"/><Relationship Id="rId61" Type="http://schemas.openxmlformats.org/officeDocument/2006/relationships/hyperlink" Target="http://www.w3.org/TR/2000/NOTE-SOAP-20000508" TargetMode="External"/><Relationship Id="rId62" Type="http://schemas.openxmlformats.org/officeDocument/2006/relationships/hyperlink" Target="http://www.egem-iteams.nl/" TargetMode="External"/><Relationship Id="rId63" Type="http://schemas.openxmlformats.org/officeDocument/2006/relationships/hyperlink" Target="http://www.egem-iteams.nl/" TargetMode="External"/><Relationship Id="rId64" Type="http://schemas.openxmlformats.org/officeDocument/2006/relationships/hyperlink" Target="https://new.kinggemeenten.nl/gemma/stuf/stuf-301/standaard" TargetMode="External"/><Relationship Id="rId65" Type="http://schemas.openxmlformats.org/officeDocument/2006/relationships/hyperlink" Target="https://new.kinggemeenten.nl/gemma/stuf/stuf-301/standaard" TargetMode="External"/><Relationship Id="rId66" Type="http://schemas.openxmlformats.org/officeDocument/2006/relationships/hyperlink" Target="https://new.kinggemeenten.nl/gemma/stuf/stuf-301/standaard" TargetMode="External"/><Relationship Id="rId67" Type="http://schemas.openxmlformats.org/officeDocument/2006/relationships/hyperlink" Target="http://www.w3.org/Addressing/" TargetMode="External"/><Relationship Id="rId68" Type="http://schemas.openxmlformats.org/officeDocument/2006/relationships/hyperlink" Target="http://www.w3.org/TR/wsdl" TargetMode="External"/><Relationship Id="rId69" Type="http://schemas.openxmlformats.org/officeDocument/2006/relationships/hyperlink" Target="http://www.w3.org/TR/2000/REC-xml-20001006" TargetMode="External"/><Relationship Id="rId70" Type="http://schemas.openxmlformats.org/officeDocument/2006/relationships/hyperlink" Target="http://www.w3.org/TR/2004/REC-xmlschema-0-20041028" TargetMode="External"/><Relationship Id="rId71" Type="http://schemas.openxmlformats.org/officeDocument/2006/relationships/hyperlink" Target="http://www.w3.org/TR/2001/PR-xmlschema-0-20010330" TargetMode="External"/><Relationship Id="rId72" Type="http://schemas.openxmlformats.org/officeDocument/2006/relationships/hyperlink" Target="file:///C:/Users/Maarten/Documents/StUF/Sectormodellen/NieuweOpzet0301Sectormodellen/0205/ http://www.w3.org/TR/2004/REC-xmlschema-2-20041028" TargetMode="External"/><Relationship Id="rId73" Type="http://schemas.openxmlformats.org/officeDocument/2006/relationships/hyperlink" Target="http://www.gemmaonline.nl/images/cocreatiebasisgemeente/f/fc/TheorieHistorie5.pdf" TargetMode="External"/><Relationship Id="rId74" Type="http://schemas.openxmlformats.org/officeDocument/2006/relationships/header" Target="header3.xml"/><Relationship Id="rId75" Type="http://schemas.openxmlformats.org/officeDocument/2006/relationships/footnotes" Target="footnotes.xml"/><Relationship Id="rId76" Type="http://schemas.openxmlformats.org/officeDocument/2006/relationships/comments" Target="comments.xml"/><Relationship Id="rId77" Type="http://schemas.openxmlformats.org/officeDocument/2006/relationships/numbering" Target="numbering.xml"/><Relationship Id="rId78" Type="http://schemas.openxmlformats.org/officeDocument/2006/relationships/fontTable" Target="fontTable.xml"/><Relationship Id="rId7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59512</TotalTime>
  <Application>LibreOffice/5.1.6.2$Windows_x86 LibreOffice_project/07ac168c60a517dba0f0d7bc7540f5afa45f0909</Application>
  <Pages>136</Pages>
  <Words>61342</Words>
  <Characters>408700</Characters>
  <CharactersWithSpaces>469160</CharactersWithSpaces>
  <Paragraphs>4735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2016-12-02T16:47:02Z</dcterms:modified>
  <cp:revision>1387</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